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C3F" w:rsidRDefault="007E7C3F" w:rsidP="007E7C3F">
      <w:pPr>
        <w:pStyle w:val="Heading1"/>
        <w:spacing w:after="240"/>
      </w:pPr>
      <w:bookmarkStart w:id="0" w:name="_Toc176012080"/>
      <w:bookmarkStart w:id="1" w:name="_GoBack"/>
      <w:bookmarkEnd w:id="1"/>
      <w:r>
        <w:t xml:space="preserve">Energy </w:t>
      </w:r>
      <w:del w:id="2" w:author="NatalieF" w:date="2010-08-16T11:26:00Z">
        <w:r w:rsidDel="00A662E4">
          <w:delText xml:space="preserve">and </w:delText>
        </w:r>
      </w:del>
      <w:ins w:id="3" w:author="NatalieF" w:date="2010-08-16T11:26:00Z">
        <w:r w:rsidR="00A662E4">
          <w:t xml:space="preserve">&amp; </w:t>
        </w:r>
      </w:ins>
      <w:r>
        <w:t>Business</w:t>
      </w:r>
      <w:bookmarkEnd w:id="0"/>
    </w:p>
    <w:p w:rsidR="007E7C3F" w:rsidRDefault="007E7C3F" w:rsidP="007E7C3F">
      <w:r>
        <w:t xml:space="preserve">There are a number of strategies that businesses can </w:t>
      </w:r>
      <w:proofErr w:type="gramStart"/>
      <w:r>
        <w:t>adopt</w:t>
      </w:r>
      <w:proofErr w:type="gramEnd"/>
      <w:r>
        <w:t xml:space="preserve">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ins w:id="4" w:author="NatalieF" w:date="2010-08-16T11:27:00Z">
        <w:r w:rsidR="00A662E4">
          <w:t xml:space="preserve"> the following</w:t>
        </w:r>
      </w:ins>
      <w:r>
        <w:t>:</w:t>
      </w:r>
    </w:p>
    <w:p w:rsidR="007E7C3F" w:rsidRDefault="007E7C3F" w:rsidP="007E7C3F">
      <w:pPr>
        <w:pStyle w:val="Heading2"/>
        <w:spacing w:before="480" w:after="240"/>
      </w:pPr>
      <w:bookmarkStart w:id="5" w:name="_Toc176012081"/>
      <w:r>
        <w:t>Air Conditioning</w:t>
      </w:r>
      <w:bookmarkEnd w:id="5"/>
    </w:p>
    <w:p w:rsidR="007E7C3F" w:rsidRDefault="007E7C3F" w:rsidP="007E7C3F">
      <w:r>
        <w:t xml:space="preserve">There are two main types of air conditioning systems: evaporative and </w:t>
      </w:r>
      <w:proofErr w:type="spellStart"/>
      <w:r>
        <w:t>refrigerative</w:t>
      </w:r>
      <w:proofErr w:type="spellEnd"/>
      <w:r>
        <w:t xml:space="preserve">. By </w:t>
      </w:r>
      <w:proofErr w:type="gramStart"/>
      <w:r>
        <w:t>Improving</w:t>
      </w:r>
      <w:proofErr w:type="gramEnd"/>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7E7C3F" w:rsidRDefault="007E7C3F" w:rsidP="0036579D">
      <w:r>
        <w:t>The design of the building is of major concern with respect to the amount of external heat enter</w:t>
      </w:r>
      <w:ins w:id="6" w:author="NatalieF" w:date="2010-08-16T12:10:00Z">
        <w:r w:rsidR="00C952C8">
          <w:t>ing</w:t>
        </w:r>
      </w:ins>
      <w:del w:id="7" w:author="NatalieF" w:date="2010-08-16T12:10:00Z">
        <w:r w:rsidDel="00C952C8">
          <w:delText>s</w:delText>
        </w:r>
      </w:del>
      <w:r>
        <w:t xml:space="preserve"> the building and therefore how hard the air conditioner will need to work to maintain the set temperature. In poorly designed buildings, some simple ways of reducing this effect include:</w:t>
      </w:r>
    </w:p>
    <w:p w:rsidR="007E7C3F" w:rsidRPr="00104431" w:rsidRDefault="007E7C3F" w:rsidP="007E7C3F">
      <w:pPr>
        <w:numPr>
          <w:ilvl w:val="0"/>
          <w:numId w:val="5"/>
        </w:numPr>
      </w:pPr>
      <w:r>
        <w:t>insulation</w:t>
      </w:r>
    </w:p>
    <w:p w:rsidR="007E7C3F" w:rsidRPr="00104431" w:rsidRDefault="007E7C3F" w:rsidP="007E7C3F">
      <w:pPr>
        <w:numPr>
          <w:ilvl w:val="0"/>
          <w:numId w:val="5"/>
        </w:numPr>
      </w:pPr>
      <w:r>
        <w:t>double glazing</w:t>
      </w:r>
    </w:p>
    <w:p w:rsidR="007E7C3F" w:rsidRPr="00104431" w:rsidDel="00C952C8" w:rsidRDefault="007E7C3F" w:rsidP="007E7C3F">
      <w:pPr>
        <w:numPr>
          <w:ilvl w:val="0"/>
          <w:numId w:val="5"/>
        </w:numPr>
        <w:rPr>
          <w:del w:id="8" w:author="NatalieF" w:date="2010-08-16T12:11:00Z"/>
        </w:rPr>
      </w:pPr>
      <w:del w:id="9" w:author="NatalieF" w:date="2010-08-16T12:11:00Z">
        <w:r w:rsidDel="00C952C8">
          <w:delText>shading</w:delText>
        </w:r>
      </w:del>
    </w:p>
    <w:p w:rsidR="007E7C3F" w:rsidRPr="00104431" w:rsidRDefault="007E7C3F" w:rsidP="007E7C3F">
      <w:pPr>
        <w:numPr>
          <w:ilvl w:val="0"/>
          <w:numId w:val="5"/>
        </w:numPr>
      </w:pPr>
      <w:r w:rsidRPr="00104431">
        <w:t>wi</w:t>
      </w:r>
      <w:r>
        <w:t>ndow tinting or reflective coating</w:t>
      </w:r>
    </w:p>
    <w:p w:rsidR="007E7C3F" w:rsidRPr="00104431" w:rsidRDefault="007E7C3F" w:rsidP="007E7C3F">
      <w:pPr>
        <w:numPr>
          <w:ilvl w:val="0"/>
          <w:numId w:val="5"/>
        </w:numPr>
      </w:pPr>
      <w:r>
        <w:t xml:space="preserve">window coverings (e.g. blinds, shutters </w:t>
      </w:r>
      <w:proofErr w:type="spellStart"/>
      <w:r>
        <w:t>etc</w:t>
      </w:r>
      <w:proofErr w:type="spellEnd"/>
      <w:r>
        <w:t>)</w:t>
      </w:r>
    </w:p>
    <w:p w:rsidR="007E7C3F" w:rsidRDefault="007E7C3F" w:rsidP="007E7C3F">
      <w:r>
        <w:t>As well gaining heat from outside of the building, objects within the building can also generate heat and you should look to minimise this. Internal heat gain may be induced by:</w:t>
      </w:r>
    </w:p>
    <w:p w:rsidR="007E7C3F" w:rsidRDefault="007E7C3F" w:rsidP="007E7C3F">
      <w:pPr>
        <w:numPr>
          <w:ilvl w:val="0"/>
          <w:numId w:val="5"/>
        </w:numPr>
      </w:pPr>
      <w:r>
        <w:t>lighting</w:t>
      </w:r>
    </w:p>
    <w:p w:rsidR="007E7C3F" w:rsidRDefault="007E7C3F" w:rsidP="007E7C3F">
      <w:pPr>
        <w:numPr>
          <w:ilvl w:val="0"/>
          <w:numId w:val="5"/>
        </w:numPr>
      </w:pPr>
      <w:r>
        <w:t>equipment</w:t>
      </w:r>
    </w:p>
    <w:p w:rsidR="007E7C3F" w:rsidRPr="002974C3" w:rsidRDefault="007E7C3F" w:rsidP="007E7C3F">
      <w:pPr>
        <w:numPr>
          <w:ilvl w:val="0"/>
          <w:numId w:val="5"/>
        </w:numPr>
      </w:pPr>
      <w:r>
        <w:t>occupants</w:t>
      </w:r>
    </w:p>
    <w:p w:rsidR="007E7C3F" w:rsidRDefault="007E7C3F" w:rsidP="007E7C3F">
      <w:pPr>
        <w:pStyle w:val="Heading2"/>
        <w:spacing w:before="480" w:after="240"/>
      </w:pPr>
      <w:bookmarkStart w:id="10" w:name="_Toc176012082"/>
      <w:r>
        <w:t>High Efficiency Motors</w:t>
      </w:r>
      <w:bookmarkEnd w:id="10"/>
      <w:ins w:id="11" w:author="NatalieF" w:date="2010-08-16T12:26:00Z">
        <w:r w:rsidR="00046233">
          <w:t xml:space="preserve"> (HEM)</w:t>
        </w:r>
      </w:ins>
    </w:p>
    <w:p w:rsidR="007E7C3F" w:rsidRDefault="007E7C3F" w:rsidP="007E7C3F">
      <w:del w:id="12" w:author="NatalieF" w:date="2010-08-16T12:27:00Z">
        <w:r w:rsidDel="00046233">
          <w:delText>High efficiency motors</w:delText>
        </w:r>
      </w:del>
      <w:ins w:id="13" w:author="NatalieF" w:date="2010-08-16T12:27:00Z">
        <w:r w:rsidR="00046233">
          <w:t>HEMs</w:t>
        </w:r>
      </w:ins>
      <w:r>
        <w:t xml:space="preserve"> are those that are efficient energy savers. By replacing standard motors with high efficiency motors, substantial savings can be made. The other benefits that they carry include:</w:t>
      </w:r>
    </w:p>
    <w:p w:rsidR="007E7C3F" w:rsidRDefault="007E7C3F" w:rsidP="007E7C3F">
      <w:pPr>
        <w:numPr>
          <w:ilvl w:val="0"/>
          <w:numId w:val="5"/>
        </w:numPr>
      </w:pPr>
      <w:r>
        <w:t>reduce operating costs</w:t>
      </w:r>
    </w:p>
    <w:p w:rsidR="007E7C3F" w:rsidRDefault="007E7C3F" w:rsidP="007E7C3F">
      <w:pPr>
        <w:numPr>
          <w:ilvl w:val="0"/>
          <w:numId w:val="5"/>
        </w:numPr>
      </w:pPr>
      <w:r>
        <w:t>readily available</w:t>
      </w:r>
    </w:p>
    <w:p w:rsidR="007E7C3F" w:rsidRPr="00104431" w:rsidRDefault="007E7C3F" w:rsidP="007E7C3F">
      <w:pPr>
        <w:numPr>
          <w:ilvl w:val="0"/>
          <w:numId w:val="5"/>
        </w:numPr>
      </w:pPr>
      <w:r>
        <w:t>typically quieter and cooler</w:t>
      </w:r>
    </w:p>
    <w:p w:rsidR="007E7C3F" w:rsidRDefault="007E7C3F" w:rsidP="007E7C3F">
      <w:pPr>
        <w:pStyle w:val="Heading2"/>
        <w:spacing w:before="480" w:after="240"/>
      </w:pPr>
      <w:bookmarkStart w:id="14" w:name="_Toc176012083"/>
      <w:r>
        <w:lastRenderedPageBreak/>
        <w:t>Lighting</w:t>
      </w:r>
      <w:bookmarkEnd w:id="14"/>
    </w:p>
    <w:p w:rsidR="007E7C3F" w:rsidRDefault="007E7C3F" w:rsidP="007E7C3F">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7E7C3F" w:rsidRPr="00450E15" w:rsidRDefault="007E7C3F" w:rsidP="007E7C3F">
      <w:r>
        <w:t>Always try to take advantage of natural lighting where possible to minimise the need for electrical lighting.</w:t>
      </w:r>
    </w:p>
    <w:p w:rsidR="007E7C3F" w:rsidRDefault="007E7C3F" w:rsidP="007E7C3F">
      <w:pPr>
        <w:pStyle w:val="Heading2"/>
        <w:spacing w:before="480" w:after="240"/>
      </w:pPr>
      <w:bookmarkStart w:id="15" w:name="_Toc176012084"/>
      <w:r>
        <w:t>Office Equipment</w:t>
      </w:r>
      <w:bookmarkEnd w:id="15"/>
    </w:p>
    <w:p w:rsidR="007E7C3F" w:rsidRDefault="007E7C3F" w:rsidP="007E7C3F">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6C5D95" w:rsidRDefault="007E7C3F">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sectPr w:rsidR="006C5D95"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3in;height:3in" o:bullet="t"/>
    </w:pict>
  </w:numPicBullet>
  <w:numPicBullet w:numPicBulletId="1">
    <w:pict>
      <v:shape id="_x0000_i1063" type="#_x0000_t75" style="width:3in;height:3in" o:bullet="t"/>
    </w:pict>
  </w:numPicBullet>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C3F"/>
    <w:rsid w:val="00046233"/>
    <w:rsid w:val="00110365"/>
    <w:rsid w:val="0027316A"/>
    <w:rsid w:val="00356BCE"/>
    <w:rsid w:val="0036579D"/>
    <w:rsid w:val="00395517"/>
    <w:rsid w:val="003B521D"/>
    <w:rsid w:val="0043161A"/>
    <w:rsid w:val="00603C69"/>
    <w:rsid w:val="00713497"/>
    <w:rsid w:val="007E7C3F"/>
    <w:rsid w:val="00816CE0"/>
    <w:rsid w:val="0084254B"/>
    <w:rsid w:val="008A6229"/>
    <w:rsid w:val="008D5C4E"/>
    <w:rsid w:val="00A02E2C"/>
    <w:rsid w:val="00A53F33"/>
    <w:rsid w:val="00A56684"/>
    <w:rsid w:val="00A662E4"/>
    <w:rsid w:val="00C952C8"/>
    <w:rsid w:val="00CE79EA"/>
    <w:rsid w:val="00D06713"/>
    <w:rsid w:val="00D75A83"/>
    <w:rsid w:val="00DB21C1"/>
    <w:rsid w:val="00DB34A5"/>
    <w:rsid w:val="00E31D40"/>
    <w:rsid w:val="00E4152F"/>
    <w:rsid w:val="00E76323"/>
    <w:rsid w:val="00F066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662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2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662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2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2489</Characters>
  <Application>Microsoft Office Word</Application>
  <DocSecurity>0</DocSecurity>
  <Lines>2489</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2010-08-16T02:36:00Z</dcterms:created>
  <dcterms:modified xsi:type="dcterms:W3CDTF">2010-08-16T02:36:00Z</dcterms:modified>
</cp:coreProperties>
</file>